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DE9" w:rsidRPr="004931A6" w:rsidDel="007A35BF" w:rsidRDefault="00626DE9" w:rsidP="007A35BF">
      <w:pPr>
        <w:tabs>
          <w:tab w:val="left" w:pos="6630"/>
        </w:tabs>
        <w:spacing w:line="360" w:lineRule="auto"/>
        <w:jc w:val="center"/>
        <w:rPr>
          <w:del w:id="0" w:author="首都精神文明建设委员会办公室" w:date="2023-02-24T18:58:00Z"/>
          <w:rFonts w:ascii="CESI黑体-GB2312" w:eastAsia="CESI黑体-GB2312" w:hAnsi="CESI黑体-GB2312" w:cs="CESI黑体-GB2312"/>
          <w:color w:val="000000"/>
          <w:sz w:val="32"/>
          <w:szCs w:val="32"/>
        </w:rPr>
        <w:pPrChange w:id="1" w:author="首都精神文明建设委员会办公室" w:date="2023-02-24T18:58:00Z">
          <w:pPr>
            <w:tabs>
              <w:tab w:val="left" w:pos="6630"/>
            </w:tabs>
            <w:spacing w:line="360" w:lineRule="auto"/>
          </w:pPr>
        </w:pPrChange>
      </w:pPr>
    </w:p>
    <w:p w:rsidR="00626DE9" w:rsidRPr="004931A6" w:rsidDel="007A35BF" w:rsidRDefault="00626DE9" w:rsidP="007A35BF">
      <w:pPr>
        <w:pStyle w:val="2"/>
        <w:spacing w:line="240" w:lineRule="exact"/>
        <w:jc w:val="center"/>
        <w:rPr>
          <w:del w:id="2" w:author="首都精神文明建设委员会办公室" w:date="2023-02-24T18:58:00Z"/>
        </w:rPr>
        <w:pPrChange w:id="3" w:author="首都精神文明建设委员会办公室" w:date="2023-02-24T18:58:00Z">
          <w:pPr>
            <w:pStyle w:val="2"/>
            <w:spacing w:line="240" w:lineRule="exact"/>
          </w:pPr>
        </w:pPrChange>
      </w:pPr>
    </w:p>
    <w:p w:rsidR="005B0871" w:rsidRDefault="005B0871" w:rsidP="007A35B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中共北京市委宣传部综合事务中心</w:t>
      </w:r>
    </w:p>
    <w:p w:rsidR="00626DE9" w:rsidRDefault="00626DE9" w:rsidP="007A35BF">
      <w:pPr>
        <w:spacing w:line="560" w:lineRule="exact"/>
        <w:jc w:val="center"/>
        <w:rPr>
          <w:rFonts w:ascii="方正小标宋简体" w:eastAsia="方正小标宋简体"/>
          <w:color w:val="000000"/>
          <w:sz w:val="36"/>
          <w:szCs w:val="36"/>
        </w:rPr>
        <w:pPrChange w:id="4" w:author="首都精神文明建设委员会办公室" w:date="2023-02-24T18:58:00Z">
          <w:pPr>
            <w:spacing w:line="560" w:lineRule="exact"/>
            <w:jc w:val="center"/>
          </w:pPr>
        </w:pPrChange>
      </w:pPr>
      <w:r>
        <w:rPr>
          <w:rFonts w:ascii="方正小标宋简体" w:eastAsia="方正小标宋简体" w:hint="eastAsia"/>
          <w:color w:val="000000"/>
          <w:sz w:val="36"/>
          <w:szCs w:val="36"/>
        </w:rPr>
        <w:t>2023</w:t>
      </w:r>
      <w:r w:rsidR="005B0871">
        <w:rPr>
          <w:rFonts w:ascii="方正小标宋简体" w:eastAsia="方正小标宋简体" w:hint="eastAsia"/>
          <w:color w:val="000000"/>
          <w:sz w:val="36"/>
          <w:szCs w:val="36"/>
        </w:rPr>
        <w:t>年财政预算信息公开</w:t>
      </w:r>
    </w:p>
    <w:p w:rsidR="00626DE9" w:rsidRDefault="00626DE9" w:rsidP="00626DE9">
      <w:pPr>
        <w:spacing w:line="240" w:lineRule="exact"/>
        <w:jc w:val="center"/>
        <w:rPr>
          <w:rFonts w:ascii="方正小标宋简体" w:eastAsia="方正小标宋简体"/>
          <w:color w:val="000000"/>
          <w:sz w:val="32"/>
          <w:szCs w:val="32"/>
        </w:rPr>
      </w:pPr>
    </w:p>
    <w:p w:rsidR="00626DE9" w:rsidRDefault="00626DE9" w:rsidP="00626DE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626DE9" w:rsidRDefault="00626DE9" w:rsidP="00626DE9">
      <w:pPr>
        <w:spacing w:line="240" w:lineRule="exact"/>
        <w:jc w:val="center"/>
        <w:rPr>
          <w:rFonts w:ascii="方正小标宋简体" w:eastAsia="方正小标宋简体"/>
          <w:color w:val="000000"/>
          <w:sz w:val="32"/>
          <w:szCs w:val="32"/>
        </w:rPr>
      </w:pPr>
    </w:p>
    <w:p w:rsidR="00626DE9" w:rsidRPr="004931A6" w:rsidRDefault="00626DE9" w:rsidP="00626DE9">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第一部分 2023年度单位预算情况说明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lang w:val="en"/>
        </w:rPr>
      </w:pPr>
      <w:r w:rsidRPr="004931A6">
        <w:rPr>
          <w:rFonts w:ascii="仿宋_GB2312" w:eastAsia="仿宋_GB2312" w:hAnsi="仿宋_GB2312" w:cs="仿宋_GB2312" w:hint="eastAsia"/>
          <w:color w:val="000000"/>
          <w:sz w:val="32"/>
          <w:szCs w:val="32"/>
        </w:rPr>
        <w:t>一、单位情况说明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二、收入预算情况说明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三、支出预算情况说明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四、财政拨款“三公”经费预算情况说明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五、其他情况说明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六、名词解释</w:t>
      </w:r>
    </w:p>
    <w:p w:rsidR="00626DE9" w:rsidRPr="004931A6" w:rsidRDefault="00626DE9" w:rsidP="00626DE9">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第二部分 2023年度单位预算报表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一、收支总表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二、收入总表    </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三、支出总表</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四、项目支出表</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五、政府采购预算明细表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六、财政拨款收支总表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七、一般公共预算财政拨款支出表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w:t>
      </w:r>
      <w:r w:rsidRPr="004931A6">
        <w:rPr>
          <w:rFonts w:ascii="仿宋_GB2312" w:eastAsia="仿宋_GB2312" w:hAnsi="仿宋_GB2312" w:cs="仿宋_GB2312" w:hint="eastAsia"/>
          <w:color w:val="000000"/>
          <w:spacing w:val="-16"/>
          <w:kern w:val="0"/>
          <w:sz w:val="32"/>
          <w:szCs w:val="32"/>
          <w:lang w:val="zh-CN"/>
        </w:rPr>
        <w:t>八、一般公共预算财政拨款基本支出表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九、政府性基金预算财政拨款支出表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十、国有资本经营预算财政拨款支出表</w:t>
      </w:r>
    </w:p>
    <w:p w:rsidR="00626DE9" w:rsidRPr="004931A6" w:rsidRDefault="00626DE9" w:rsidP="00626DE9">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spacing w:val="-16"/>
          <w:kern w:val="0"/>
          <w:sz w:val="32"/>
          <w:szCs w:val="32"/>
          <w:lang w:val="zh-CN"/>
        </w:rPr>
        <w:t>十一、财政拨款</w:t>
      </w:r>
      <w:r w:rsidRPr="004931A6">
        <w:rPr>
          <w:rFonts w:ascii="仿宋_GB2312" w:eastAsia="仿宋_GB2312" w:hAnsi="仿宋_GB2312" w:cs="仿宋_GB2312" w:hint="eastAsia"/>
          <w:color w:val="000000"/>
          <w:kern w:val="0"/>
          <w:sz w:val="32"/>
          <w:szCs w:val="32"/>
          <w:lang w:val="zh-CN"/>
        </w:rPr>
        <w:t>“三公”经费支出表</w:t>
      </w:r>
    </w:p>
    <w:p w:rsidR="00626DE9" w:rsidRPr="004931A6" w:rsidRDefault="00626DE9" w:rsidP="00626DE9">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4931A6">
        <w:rPr>
          <w:rFonts w:ascii="仿宋_GB2312" w:eastAsia="仿宋_GB2312" w:hAnsi="仿宋_GB2312" w:cs="仿宋_GB2312" w:hint="eastAsia"/>
          <w:color w:val="000000"/>
          <w:spacing w:val="-18"/>
          <w:kern w:val="0"/>
          <w:sz w:val="32"/>
          <w:szCs w:val="32"/>
          <w:lang w:val="zh-CN"/>
        </w:rPr>
        <w:t>十二、政府购买服务预算财政拨款明细表</w:t>
      </w:r>
    </w:p>
    <w:p w:rsidR="00626DE9" w:rsidRPr="004931A6" w:rsidRDefault="00626DE9" w:rsidP="007A35BF">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Change w:id="5" w:author="首都精神文明建设委员会办公室" w:date="2023-02-24T18:58:00Z">
          <w:pPr>
            <w:autoSpaceDE w:val="0"/>
            <w:autoSpaceDN w:val="0"/>
            <w:adjustRightInd w:val="0"/>
            <w:spacing w:line="560" w:lineRule="exact"/>
            <w:ind w:firstLineChars="200" w:firstLine="640"/>
            <w:jc w:val="left"/>
          </w:pPr>
        </w:pPrChange>
      </w:pPr>
      <w:r w:rsidRPr="004931A6">
        <w:rPr>
          <w:rFonts w:ascii="仿宋_GB2312" w:eastAsia="仿宋_GB2312" w:hAnsi="仿宋_GB2312" w:cs="仿宋_GB2312" w:hint="eastAsia"/>
          <w:color w:val="000000"/>
          <w:kern w:val="0"/>
          <w:sz w:val="32"/>
          <w:szCs w:val="32"/>
          <w:lang w:val="zh-CN"/>
        </w:rPr>
        <w:t>十三、项目支出绩效目标表</w:t>
      </w:r>
    </w:p>
    <w:p w:rsidR="00626DE9" w:rsidRPr="004931A6" w:rsidDel="007A35BF" w:rsidRDefault="00626DE9" w:rsidP="00626DE9">
      <w:pPr>
        <w:spacing w:line="560" w:lineRule="exact"/>
        <w:jc w:val="center"/>
        <w:rPr>
          <w:del w:id="6" w:author="首都精神文明建设委员会办公室" w:date="2023-02-24T18:58:00Z"/>
          <w:rFonts w:ascii="仿宋_GB2312" w:eastAsia="仿宋_GB2312" w:hAnsi="仿宋_GB2312" w:cs="仿宋_GB2312"/>
          <w:color w:val="000000"/>
          <w:sz w:val="36"/>
          <w:szCs w:val="36"/>
        </w:rPr>
      </w:pPr>
    </w:p>
    <w:p w:rsidR="00626DE9" w:rsidRPr="004931A6" w:rsidDel="007A35BF" w:rsidRDefault="00626DE9" w:rsidP="00626DE9">
      <w:pPr>
        <w:spacing w:line="560" w:lineRule="exact"/>
        <w:jc w:val="center"/>
        <w:rPr>
          <w:del w:id="7" w:author="首都精神文明建设委员会办公室" w:date="2023-02-24T18:58:00Z"/>
          <w:rFonts w:ascii="仿宋_GB2312" w:eastAsia="仿宋_GB2312" w:hAnsi="仿宋_GB2312" w:cs="仿宋_GB2312"/>
          <w:color w:val="000000"/>
          <w:sz w:val="36"/>
          <w:szCs w:val="36"/>
        </w:rPr>
      </w:pPr>
    </w:p>
    <w:p w:rsidR="00626DE9" w:rsidRPr="004931A6" w:rsidDel="007A35BF" w:rsidRDefault="00626DE9" w:rsidP="00626DE9">
      <w:pPr>
        <w:spacing w:line="560" w:lineRule="exact"/>
        <w:jc w:val="center"/>
        <w:rPr>
          <w:del w:id="8" w:author="首都精神文明建设委员会办公室" w:date="2023-02-24T18:58:00Z"/>
          <w:rFonts w:ascii="仿宋_GB2312" w:eastAsia="仿宋_GB2312" w:hAnsi="仿宋_GB2312" w:cs="仿宋_GB2312"/>
          <w:color w:val="000000"/>
          <w:sz w:val="36"/>
          <w:szCs w:val="36"/>
        </w:rPr>
      </w:pPr>
    </w:p>
    <w:p w:rsidR="00626DE9" w:rsidRPr="004931A6" w:rsidDel="007A35BF" w:rsidRDefault="00626DE9" w:rsidP="00626DE9">
      <w:pPr>
        <w:spacing w:line="560" w:lineRule="exact"/>
        <w:jc w:val="center"/>
        <w:rPr>
          <w:del w:id="9" w:author="首都精神文明建设委员会办公室" w:date="2023-02-24T18:58:00Z"/>
          <w:rFonts w:ascii="仿宋_GB2312" w:eastAsia="仿宋_GB2312" w:hAnsi="仿宋_GB2312" w:cs="仿宋_GB2312"/>
          <w:color w:val="000000"/>
          <w:sz w:val="36"/>
          <w:szCs w:val="36"/>
        </w:rPr>
      </w:pPr>
    </w:p>
    <w:p w:rsidR="00626DE9" w:rsidRPr="004931A6" w:rsidDel="007A35BF" w:rsidRDefault="00626DE9" w:rsidP="00626DE9">
      <w:pPr>
        <w:spacing w:line="560" w:lineRule="exact"/>
        <w:jc w:val="center"/>
        <w:rPr>
          <w:del w:id="10" w:author="首都精神文明建设委员会办公室" w:date="2023-02-24T18:58:00Z"/>
          <w:rFonts w:ascii="仿宋_GB2312" w:eastAsia="仿宋_GB2312" w:hAnsi="仿宋_GB2312" w:cs="仿宋_GB2312"/>
          <w:color w:val="000000"/>
          <w:sz w:val="36"/>
          <w:szCs w:val="36"/>
        </w:rPr>
      </w:pPr>
    </w:p>
    <w:p w:rsidR="00626DE9" w:rsidRPr="004931A6" w:rsidDel="007A35BF" w:rsidRDefault="00626DE9" w:rsidP="00626DE9">
      <w:pPr>
        <w:spacing w:line="560" w:lineRule="exact"/>
        <w:jc w:val="center"/>
        <w:rPr>
          <w:del w:id="11" w:author="首都精神文明建设委员会办公室" w:date="2023-02-24T18:58:00Z"/>
          <w:rFonts w:ascii="仿宋_GB2312" w:eastAsia="仿宋_GB2312" w:hAnsi="仿宋_GB2312" w:cs="仿宋_GB2312"/>
          <w:color w:val="000000"/>
          <w:sz w:val="36"/>
          <w:szCs w:val="36"/>
        </w:rPr>
      </w:pPr>
    </w:p>
    <w:p w:rsidR="00626DE9" w:rsidRPr="004931A6" w:rsidDel="007A35BF" w:rsidRDefault="00626DE9" w:rsidP="00626DE9">
      <w:pPr>
        <w:spacing w:line="560" w:lineRule="exact"/>
        <w:jc w:val="center"/>
        <w:rPr>
          <w:del w:id="12" w:author="首都精神文明建设委员会办公室" w:date="2023-02-24T18:58:00Z"/>
          <w:rFonts w:ascii="仿宋_GB2312" w:eastAsia="仿宋_GB2312" w:hAnsi="仿宋_GB2312" w:cs="仿宋_GB2312"/>
          <w:color w:val="000000"/>
          <w:sz w:val="36"/>
          <w:szCs w:val="36"/>
        </w:rPr>
      </w:pPr>
    </w:p>
    <w:p w:rsidR="00626DE9" w:rsidDel="007A35BF" w:rsidRDefault="00626DE9" w:rsidP="00626DE9">
      <w:pPr>
        <w:spacing w:line="560" w:lineRule="exact"/>
        <w:jc w:val="center"/>
        <w:rPr>
          <w:del w:id="13"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14"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15"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16"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17"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18"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19"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0"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1"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2"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3"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4"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5"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6"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7" w:author="首都精神文明建设委员会办公室" w:date="2023-02-24T18:58:00Z"/>
          <w:rFonts w:ascii="方正小标宋简体" w:eastAsia="方正小标宋简体"/>
          <w:color w:val="000000"/>
          <w:sz w:val="36"/>
          <w:szCs w:val="36"/>
        </w:rPr>
      </w:pPr>
    </w:p>
    <w:p w:rsidR="00626DE9" w:rsidDel="007A35BF" w:rsidRDefault="00626DE9" w:rsidP="00626DE9">
      <w:pPr>
        <w:spacing w:line="560" w:lineRule="exact"/>
        <w:jc w:val="center"/>
        <w:rPr>
          <w:del w:id="28" w:author="首都精神文明建设委员会办公室" w:date="2023-02-24T18:58:00Z"/>
          <w:rFonts w:ascii="方正小标宋简体" w:eastAsia="方正小标宋简体"/>
          <w:color w:val="000000"/>
          <w:sz w:val="36"/>
          <w:szCs w:val="36"/>
        </w:rPr>
      </w:pPr>
    </w:p>
    <w:p w:rsidR="00626DE9" w:rsidRDefault="00626DE9" w:rsidP="00626DE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rsidR="00626DE9" w:rsidRDefault="00626DE9" w:rsidP="00626DE9">
      <w:pPr>
        <w:spacing w:line="360" w:lineRule="auto"/>
        <w:rPr>
          <w:rFonts w:ascii="仿宋_GB2312" w:eastAsia="仿宋_GB2312"/>
          <w:color w:val="000000"/>
          <w:sz w:val="32"/>
          <w:szCs w:val="32"/>
        </w:rPr>
      </w:pPr>
    </w:p>
    <w:p w:rsidR="00626DE9" w:rsidRDefault="00626DE9" w:rsidP="00626DE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5B0871" w:rsidRDefault="00626DE9" w:rsidP="005B087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5B0871" w:rsidRPr="005B0871" w:rsidRDefault="005B0871" w:rsidP="005B0871">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中共北京市委宣传部</w:t>
      </w:r>
      <w:r>
        <w:rPr>
          <w:rFonts w:ascii="仿宋_GB2312" w:eastAsia="仿宋_GB2312"/>
          <w:sz w:val="32"/>
          <w:szCs w:val="32"/>
        </w:rPr>
        <w:t>综合事务中心</w:t>
      </w:r>
      <w:r>
        <w:rPr>
          <w:rFonts w:ascii="仿宋_GB2312" w:eastAsia="仿宋_GB2312" w:hint="eastAsia"/>
          <w:sz w:val="32"/>
          <w:szCs w:val="32"/>
        </w:rPr>
        <w:t>为</w:t>
      </w:r>
      <w:r>
        <w:rPr>
          <w:rFonts w:ascii="仿宋_GB2312" w:eastAsia="仿宋_GB2312"/>
          <w:sz w:val="32"/>
          <w:szCs w:val="32"/>
        </w:rPr>
        <w:t>中共北京市委宣传部所属正处级公益一类事业单位,</w:t>
      </w:r>
      <w:r w:rsidRPr="00AD2811">
        <w:rPr>
          <w:rFonts w:ascii="仿宋" w:eastAsia="仿宋" w:hAnsi="仿宋" w:hint="eastAsia"/>
          <w:sz w:val="32"/>
          <w:szCs w:val="32"/>
        </w:rPr>
        <w:t>承担</w:t>
      </w:r>
      <w:r>
        <w:rPr>
          <w:rFonts w:ascii="仿宋" w:eastAsia="仿宋" w:hAnsi="仿宋" w:hint="eastAsia"/>
          <w:sz w:val="32"/>
          <w:szCs w:val="32"/>
        </w:rPr>
        <w:t>市委宣传</w:t>
      </w:r>
      <w:r w:rsidRPr="00AD2811">
        <w:rPr>
          <w:rFonts w:ascii="仿宋" w:eastAsia="仿宋" w:hAnsi="仿宋" w:hint="eastAsia"/>
          <w:sz w:val="32"/>
          <w:szCs w:val="32"/>
        </w:rPr>
        <w:t>部机关综合服务保障工作。</w:t>
      </w:r>
    </w:p>
    <w:p w:rsidR="005B0871"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626DE9" w:rsidRDefault="005B0871" w:rsidP="00626DE9">
      <w:pPr>
        <w:spacing w:line="560" w:lineRule="exact"/>
        <w:ind w:firstLineChars="200" w:firstLine="640"/>
        <w:rPr>
          <w:rFonts w:ascii="楷体_GB2312" w:eastAsia="楷体_GB2312"/>
          <w:color w:val="000000"/>
          <w:sz w:val="32"/>
          <w:szCs w:val="32"/>
        </w:rPr>
      </w:pPr>
      <w:r w:rsidRPr="004B62A1">
        <w:rPr>
          <w:rFonts w:ascii="仿宋_GB2312" w:eastAsia="仿宋_GB2312" w:hint="eastAsia"/>
          <w:sz w:val="32"/>
          <w:szCs w:val="32"/>
        </w:rPr>
        <w:t>中共北京市委宣传部综合事务中心</w:t>
      </w:r>
      <w:r w:rsidR="00212795" w:rsidRPr="004B62A1">
        <w:rPr>
          <w:rFonts w:ascii="仿宋_GB2312" w:eastAsia="仿宋_GB2312" w:hint="eastAsia"/>
          <w:sz w:val="32"/>
          <w:szCs w:val="32"/>
        </w:rPr>
        <w:t>内设</w:t>
      </w:r>
      <w:r w:rsidR="00F24758" w:rsidRPr="004B62A1">
        <w:rPr>
          <w:rFonts w:ascii="仿宋_GB2312" w:eastAsia="仿宋_GB2312" w:hint="eastAsia"/>
          <w:sz w:val="32"/>
          <w:szCs w:val="32"/>
        </w:rPr>
        <w:t>4个科，</w:t>
      </w:r>
      <w:r w:rsidR="00D80BC7" w:rsidRPr="004B62A1">
        <w:rPr>
          <w:rFonts w:ascii="仿宋_GB2312" w:eastAsia="仿宋_GB2312" w:hint="eastAsia"/>
          <w:sz w:val="32"/>
          <w:szCs w:val="32"/>
        </w:rPr>
        <w:t>综合管理科、信息工作科、信息化建设科、调查研究科。</w:t>
      </w:r>
      <w:ins w:id="29" w:author="首都精神文明建设委员会办公室" w:date="2023-02-24T18:58:00Z">
        <w:r w:rsidR="007A35BF">
          <w:rPr>
            <w:rFonts w:ascii="仿宋_GB2312" w:eastAsia="仿宋_GB2312" w:hint="eastAsia"/>
            <w:sz w:val="32"/>
            <w:szCs w:val="32"/>
          </w:rPr>
          <w:t>无下属单位。</w:t>
        </w:r>
      </w:ins>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626DE9" w:rsidRDefault="005B0871" w:rsidP="005B087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中共北京市委宣传部综合事务中心</w:t>
      </w:r>
      <w:del w:id="30" w:author="首都精神文明建设委员会办公室" w:date="2023-02-24T18:58:00Z">
        <w:r w:rsidR="00626DE9" w:rsidDel="007A35BF">
          <w:rPr>
            <w:rFonts w:ascii="仿宋_GB2312" w:eastAsia="仿宋_GB2312" w:hint="eastAsia"/>
            <w:color w:val="000000"/>
            <w:sz w:val="32"/>
            <w:szCs w:val="32"/>
          </w:rPr>
          <w:delText>行政编制</w:delText>
        </w:r>
        <w:r w:rsidDel="007A35BF">
          <w:rPr>
            <w:rFonts w:ascii="仿宋_GB2312" w:eastAsia="仿宋_GB2312" w:hint="eastAsia"/>
            <w:color w:val="000000"/>
            <w:sz w:val="32"/>
            <w:szCs w:val="32"/>
          </w:rPr>
          <w:delText>0</w:delText>
        </w:r>
        <w:r w:rsidR="00626DE9" w:rsidDel="007A35BF">
          <w:rPr>
            <w:rFonts w:ascii="仿宋_GB2312" w:eastAsia="仿宋_GB2312" w:hint="eastAsia"/>
            <w:color w:val="000000"/>
            <w:sz w:val="32"/>
            <w:szCs w:val="32"/>
          </w:rPr>
          <w:delText>人，实有人数</w:delText>
        </w:r>
        <w:r w:rsidDel="007A35BF">
          <w:rPr>
            <w:rFonts w:ascii="仿宋_GB2312" w:eastAsia="仿宋_GB2312" w:hint="eastAsia"/>
            <w:color w:val="000000"/>
            <w:sz w:val="32"/>
            <w:szCs w:val="32"/>
          </w:rPr>
          <w:delText>0</w:delText>
        </w:r>
        <w:r w:rsidR="00626DE9" w:rsidDel="007A35BF">
          <w:rPr>
            <w:rFonts w:ascii="仿宋_GB2312" w:eastAsia="仿宋_GB2312" w:hint="eastAsia"/>
            <w:color w:val="000000"/>
            <w:sz w:val="32"/>
            <w:szCs w:val="32"/>
          </w:rPr>
          <w:delText>人；</w:delText>
        </w:r>
      </w:del>
      <w:r w:rsidR="00626DE9">
        <w:rPr>
          <w:rFonts w:ascii="仿宋_GB2312" w:eastAsia="仿宋_GB2312" w:hint="eastAsia"/>
          <w:color w:val="000000"/>
          <w:sz w:val="32"/>
          <w:szCs w:val="32"/>
        </w:rPr>
        <w:t>事业编制</w:t>
      </w:r>
      <w:r>
        <w:rPr>
          <w:rFonts w:ascii="仿宋_GB2312" w:eastAsia="仿宋_GB2312" w:hint="eastAsia"/>
          <w:color w:val="000000"/>
          <w:sz w:val="32"/>
          <w:szCs w:val="32"/>
        </w:rPr>
        <w:t>25</w:t>
      </w:r>
      <w:r w:rsidR="00626DE9">
        <w:rPr>
          <w:rFonts w:ascii="仿宋_GB2312" w:eastAsia="仿宋_GB2312" w:hint="eastAsia"/>
          <w:color w:val="000000"/>
          <w:sz w:val="32"/>
          <w:szCs w:val="32"/>
        </w:rPr>
        <w:t>人，实有人数</w:t>
      </w:r>
      <w:r>
        <w:rPr>
          <w:rFonts w:ascii="仿宋_GB2312" w:eastAsia="仿宋_GB2312" w:hint="eastAsia"/>
          <w:color w:val="000000"/>
          <w:sz w:val="32"/>
          <w:szCs w:val="32"/>
        </w:rPr>
        <w:t>16</w:t>
      </w:r>
      <w:r w:rsidR="00626DE9">
        <w:rPr>
          <w:rFonts w:ascii="仿宋_GB2312" w:eastAsia="仿宋_GB2312" w:hint="eastAsia"/>
          <w:color w:val="000000"/>
          <w:sz w:val="32"/>
          <w:szCs w:val="32"/>
        </w:rPr>
        <w:t>人。</w:t>
      </w:r>
    </w:p>
    <w:p w:rsidR="00626DE9" w:rsidRDefault="00626DE9" w:rsidP="00626DE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2023年度收入预算</w:t>
      </w:r>
      <w:r w:rsidR="005B0871">
        <w:rPr>
          <w:rFonts w:ascii="仿宋_GB2312" w:eastAsia="仿宋_GB2312" w:hint="eastAsia"/>
          <w:sz w:val="32"/>
          <w:szCs w:val="32"/>
        </w:rPr>
        <w:t>1506.53</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5B0871">
        <w:rPr>
          <w:rFonts w:ascii="仿宋_GB2312" w:eastAsia="仿宋_GB2312" w:hint="eastAsia"/>
          <w:sz w:val="32"/>
          <w:szCs w:val="32"/>
        </w:rPr>
        <w:t>1508.79</w:t>
      </w:r>
      <w:r w:rsidRPr="004931A6">
        <w:rPr>
          <w:rFonts w:ascii="仿宋_GB2312" w:eastAsia="仿宋_GB2312" w:hint="eastAsia"/>
          <w:sz w:val="32"/>
          <w:szCs w:val="32"/>
        </w:rPr>
        <w:t>万元</w:t>
      </w:r>
      <w:r w:rsidR="005B0871">
        <w:rPr>
          <w:rFonts w:ascii="仿宋_GB2312" w:eastAsia="仿宋_GB2312" w:hint="eastAsia"/>
          <w:sz w:val="32"/>
          <w:szCs w:val="32"/>
        </w:rPr>
        <w:t>减少2.2</w:t>
      </w:r>
      <w:r w:rsidR="005B0871">
        <w:rPr>
          <w:rFonts w:ascii="仿宋_GB2312" w:eastAsia="仿宋_GB2312"/>
          <w:sz w:val="32"/>
          <w:szCs w:val="32"/>
        </w:rPr>
        <w:t>6</w:t>
      </w:r>
      <w:r w:rsidR="005B0871">
        <w:rPr>
          <w:rFonts w:ascii="仿宋_GB2312" w:eastAsia="仿宋_GB2312" w:hint="eastAsia"/>
          <w:sz w:val="32"/>
          <w:szCs w:val="32"/>
        </w:rPr>
        <w:t>万元，下降0.</w:t>
      </w:r>
      <w:r w:rsidR="005B0871">
        <w:rPr>
          <w:rFonts w:ascii="仿宋_GB2312" w:eastAsia="仿宋_GB2312"/>
          <w:sz w:val="32"/>
          <w:szCs w:val="32"/>
        </w:rPr>
        <w:t>15</w:t>
      </w:r>
      <w:r w:rsidRPr="004931A6">
        <w:rPr>
          <w:rFonts w:ascii="仿宋_GB2312" w:eastAsia="仿宋_GB2312" w:hint="eastAsia"/>
          <w:sz w:val="32"/>
          <w:szCs w:val="32"/>
        </w:rPr>
        <w:t>%。主要原因是</w:t>
      </w:r>
      <w:r w:rsidR="007F5D8D">
        <w:rPr>
          <w:rFonts w:ascii="仿宋_GB2312" w:eastAsia="仿宋_GB2312" w:hint="eastAsia"/>
          <w:sz w:val="32"/>
          <w:szCs w:val="32"/>
        </w:rPr>
        <w:t>落实政府“过紧日子”要求，进一步压减一般性支出</w:t>
      </w:r>
      <w:r w:rsidRPr="004931A6">
        <w:rPr>
          <w:rFonts w:ascii="仿宋_GB2312" w:eastAsia="仿宋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w:t>
      </w:r>
      <w:r>
        <w:rPr>
          <w:rFonts w:ascii="楷体_GB2312" w:eastAsia="楷体_GB2312" w:hint="eastAsia"/>
          <w:sz w:val="32"/>
          <w:szCs w:val="32"/>
        </w:rPr>
        <w:t>本年</w:t>
      </w:r>
      <w:r w:rsidRPr="004931A6">
        <w:rPr>
          <w:rFonts w:ascii="楷体_GB2312" w:eastAsia="楷体_GB2312" w:hint="eastAsia"/>
          <w:sz w:val="32"/>
          <w:szCs w:val="32"/>
        </w:rPr>
        <w:t>财政拨款收入</w:t>
      </w:r>
      <w:r w:rsidR="005B0871">
        <w:rPr>
          <w:rFonts w:ascii="楷体_GB2312" w:eastAsia="楷体_GB2312" w:hint="eastAsia"/>
          <w:sz w:val="32"/>
          <w:szCs w:val="32"/>
        </w:rPr>
        <w:t>1496.55</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1.一般公共预算拨款收入</w:t>
      </w:r>
      <w:r w:rsidR="005B0871">
        <w:rPr>
          <w:rFonts w:ascii="仿宋_GB2312" w:eastAsia="仿宋_GB2312"/>
          <w:sz w:val="32"/>
          <w:szCs w:val="32"/>
        </w:rPr>
        <w:t>1496.55</w:t>
      </w:r>
      <w:r w:rsidRPr="004931A6">
        <w:rPr>
          <w:rFonts w:ascii="仿宋_GB2312" w:eastAsia="仿宋_GB2312" w:hint="eastAsia"/>
          <w:sz w:val="32"/>
          <w:szCs w:val="32"/>
        </w:rPr>
        <w:t>万元。</w:t>
      </w:r>
    </w:p>
    <w:p w:rsidR="00626DE9"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2.政府性基金预算拨款收入</w:t>
      </w:r>
      <w:r w:rsidR="005B0871">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5B0871">
        <w:rPr>
          <w:rFonts w:ascii="仿宋_GB2312" w:eastAsia="仿宋_GB2312" w:hint="eastAsia"/>
          <w:sz w:val="32"/>
          <w:szCs w:val="32"/>
        </w:rPr>
        <w:t>0</w:t>
      </w:r>
      <w:r>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（二）</w:t>
      </w:r>
      <w:r>
        <w:rPr>
          <w:rFonts w:ascii="楷体_GB2312" w:eastAsia="楷体_GB2312" w:hint="eastAsia"/>
          <w:sz w:val="32"/>
          <w:szCs w:val="32"/>
        </w:rPr>
        <w:t>本年</w:t>
      </w:r>
      <w:r w:rsidRPr="004931A6">
        <w:rPr>
          <w:rFonts w:ascii="楷体_GB2312" w:eastAsia="楷体_GB2312" w:hint="eastAsia"/>
          <w:sz w:val="32"/>
          <w:szCs w:val="32"/>
        </w:rPr>
        <w:t>其他资金收入</w:t>
      </w:r>
      <w:r w:rsidR="001A7E17">
        <w:rPr>
          <w:rFonts w:ascii="楷体_GB2312" w:eastAsia="楷体_GB2312" w:hint="eastAsia"/>
          <w:sz w:val="32"/>
          <w:szCs w:val="32"/>
        </w:rPr>
        <w:t>0</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4.财政专户管理资金收入</w:t>
      </w:r>
      <w:r w:rsidR="001A7E17">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lastRenderedPageBreak/>
        <w:t>5.事业收入</w:t>
      </w:r>
      <w:r w:rsidR="001A7E17">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6.上级补助收入</w:t>
      </w:r>
      <w:r w:rsidR="001A7E17">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7.附属单位上缴收入</w:t>
      </w:r>
      <w:r w:rsidR="005B0871">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8.事业单位经营收入</w:t>
      </w:r>
      <w:r w:rsidR="005B0871">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9.其他收入</w:t>
      </w:r>
      <w:r w:rsidR="001A7E17">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（三）上年结转结余</w:t>
      </w:r>
      <w:r w:rsidR="001A7E17">
        <w:rPr>
          <w:rFonts w:ascii="楷体_GB2312" w:eastAsia="楷体_GB2312"/>
          <w:sz w:val="32"/>
          <w:szCs w:val="32"/>
        </w:rPr>
        <w:t>9.98</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10.上年结转结余</w:t>
      </w:r>
      <w:r w:rsidR="001A7E17">
        <w:rPr>
          <w:rFonts w:ascii="仿宋_GB2312" w:eastAsia="仿宋_GB2312" w:hint="eastAsia"/>
          <w:sz w:val="32"/>
          <w:szCs w:val="32"/>
        </w:rPr>
        <w:t>9.98</w:t>
      </w:r>
      <w:r w:rsidRPr="004931A6">
        <w:rPr>
          <w:rFonts w:ascii="仿宋_GB2312" w:eastAsia="仿宋_GB2312" w:hint="eastAsia"/>
          <w:sz w:val="32"/>
          <w:szCs w:val="32"/>
        </w:rPr>
        <w:t>万元。</w:t>
      </w:r>
    </w:p>
    <w:p w:rsidR="00626DE9" w:rsidRDefault="00626DE9" w:rsidP="00626DE9">
      <w:pPr>
        <w:pStyle w:val="2"/>
        <w:jc w:val="center"/>
        <w:rPr>
          <w:rFonts w:ascii="仿宋_GB2312" w:eastAsia="仿宋_GB2312"/>
          <w:sz w:val="32"/>
        </w:rPr>
      </w:pPr>
      <w:r w:rsidRPr="004931A6">
        <w:rPr>
          <w:rFonts w:ascii="仿宋_GB2312" w:eastAsia="仿宋_GB2312" w:hint="eastAsia"/>
          <w:sz w:val="32"/>
        </w:rPr>
        <w:t>图1：收入预算</w:t>
      </w:r>
    </w:p>
    <w:p w:rsidR="006C721E" w:rsidRPr="006C721E" w:rsidRDefault="00CC1B67" w:rsidP="006C721E">
      <w:pPr>
        <w:jc w:val="center"/>
      </w:pPr>
      <w:r w:rsidRPr="00CC1B67">
        <w:rPr>
          <w:noProof/>
        </w:rPr>
        <w:t xml:space="preserve"> </w:t>
      </w:r>
      <w:r>
        <w:rPr>
          <w:noProof/>
        </w:rPr>
        <w:drawing>
          <wp:inline distT="0" distB="0" distL="0" distR="0" wp14:anchorId="7E133280" wp14:editId="4185613F">
            <wp:extent cx="4591050" cy="3076575"/>
            <wp:effectExtent l="0" t="0" r="0"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26DE9" w:rsidRPr="00605D03"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三</w:t>
      </w:r>
      <w:r w:rsidRPr="00605D03">
        <w:rPr>
          <w:rFonts w:ascii="黑体" w:eastAsia="黑体" w:hint="eastAsia"/>
          <w:sz w:val="32"/>
          <w:szCs w:val="32"/>
        </w:rPr>
        <w:t>、</w:t>
      </w:r>
      <w:r w:rsidRPr="00721E82">
        <w:rPr>
          <w:rFonts w:ascii="黑体" w:eastAsia="黑体" w:hint="eastAsia"/>
          <w:sz w:val="32"/>
          <w:szCs w:val="32"/>
        </w:rPr>
        <w:t>支出预算情况说明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2023年支出预算</w:t>
      </w:r>
      <w:r w:rsidR="001A7E17">
        <w:rPr>
          <w:rFonts w:ascii="仿宋_GB2312" w:eastAsia="仿宋_GB2312" w:hint="eastAsia"/>
          <w:sz w:val="32"/>
          <w:szCs w:val="32"/>
        </w:rPr>
        <w:t>1506.53</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1A7E17">
        <w:rPr>
          <w:rFonts w:ascii="仿宋_GB2312" w:eastAsia="仿宋_GB2312" w:hint="eastAsia"/>
          <w:sz w:val="32"/>
          <w:szCs w:val="32"/>
        </w:rPr>
        <w:t>1508.79万元减少2.26万元，下降0.15</w:t>
      </w:r>
      <w:r w:rsidRPr="004931A6">
        <w:rPr>
          <w:rFonts w:ascii="仿宋_GB2312" w:eastAsia="仿宋_GB2312" w:hint="eastAsia"/>
          <w:sz w:val="32"/>
          <w:szCs w:val="32"/>
        </w:rPr>
        <w:t>%。主要原因是</w:t>
      </w:r>
      <w:r w:rsidR="007F5D8D" w:rsidRPr="004B62A1">
        <w:rPr>
          <w:rFonts w:ascii="仿宋_GB2312" w:eastAsia="仿宋_GB2312" w:hint="eastAsia"/>
          <w:sz w:val="32"/>
          <w:szCs w:val="32"/>
        </w:rPr>
        <w:t>落实政府“过紧日子”要求，进一步压减一般性支出</w:t>
      </w:r>
      <w:r w:rsidRPr="004931A6">
        <w:rPr>
          <w:rFonts w:ascii="仿宋_GB2312" w:eastAsia="仿宋_GB2312" w:hint="eastAsia"/>
          <w:sz w:val="32"/>
          <w:szCs w:val="32"/>
        </w:rPr>
        <w:t>。</w:t>
      </w:r>
    </w:p>
    <w:p w:rsidR="00626DE9" w:rsidRPr="004931A6" w:rsidRDefault="00626DE9" w:rsidP="00626DE9">
      <w:pPr>
        <w:spacing w:line="560" w:lineRule="exact"/>
        <w:ind w:firstLine="640"/>
        <w:rPr>
          <w:rFonts w:ascii="仿宋_GB2312" w:eastAsia="仿宋_GB2312"/>
          <w:sz w:val="32"/>
          <w:szCs w:val="32"/>
        </w:rPr>
      </w:pPr>
      <w:del w:id="31" w:author="首都精神文明建设委员会办公室" w:date="2023-02-24T18:59:00Z">
        <w:r w:rsidRPr="004931A6" w:rsidDel="007A35BF">
          <w:rPr>
            <w:rFonts w:ascii="楷体_GB2312" w:eastAsia="楷体_GB2312" w:hAnsi="楷体_GB2312" w:cs="楷体_GB2312" w:hint="eastAsia"/>
            <w:sz w:val="32"/>
            <w:szCs w:val="32"/>
          </w:rPr>
          <w:delText>(一)</w:delText>
        </w:r>
      </w:del>
      <w:ins w:id="32" w:author="首都精神文明建设委员会办公室" w:date="2023-02-24T18:59:00Z">
        <w:r w:rsidR="007A35BF">
          <w:rPr>
            <w:rFonts w:ascii="楷体_GB2312" w:eastAsia="楷体_GB2312" w:hAnsi="楷体_GB2312" w:cs="楷体_GB2312" w:hint="eastAsia"/>
            <w:sz w:val="32"/>
            <w:szCs w:val="32"/>
          </w:rPr>
          <w:t>（一）</w:t>
        </w:r>
      </w:ins>
      <w:r w:rsidRPr="004931A6">
        <w:rPr>
          <w:rFonts w:ascii="楷体_GB2312" w:eastAsia="楷体_GB2312" w:hAnsi="楷体_GB2312" w:cs="楷体_GB2312" w:hint="eastAsia"/>
          <w:sz w:val="32"/>
          <w:szCs w:val="32"/>
        </w:rPr>
        <w:t>基本支出。</w:t>
      </w:r>
      <w:r w:rsidRPr="004931A6">
        <w:rPr>
          <w:rFonts w:ascii="仿宋_GB2312" w:eastAsia="仿宋_GB2312" w:hint="eastAsia"/>
          <w:sz w:val="32"/>
          <w:szCs w:val="32"/>
        </w:rPr>
        <w:t>基本支出预算</w:t>
      </w:r>
      <w:r w:rsidR="001A7E17">
        <w:rPr>
          <w:rFonts w:ascii="仿宋_GB2312" w:eastAsia="仿宋_GB2312" w:hint="eastAsia"/>
          <w:sz w:val="32"/>
          <w:szCs w:val="32"/>
        </w:rPr>
        <w:t>719.83</w:t>
      </w:r>
      <w:r w:rsidRPr="004931A6">
        <w:rPr>
          <w:rFonts w:ascii="仿宋_GB2312" w:eastAsia="仿宋_GB2312" w:hint="eastAsia"/>
          <w:sz w:val="32"/>
          <w:szCs w:val="32"/>
        </w:rPr>
        <w:t>万元，占总支出预算</w:t>
      </w:r>
      <w:r w:rsidR="001A7E17">
        <w:rPr>
          <w:rFonts w:ascii="仿宋_GB2312" w:eastAsia="仿宋_GB2312" w:hint="eastAsia"/>
          <w:sz w:val="32"/>
          <w:szCs w:val="32"/>
        </w:rPr>
        <w:t>47.78</w:t>
      </w:r>
      <w:r w:rsidRPr="004931A6">
        <w:rPr>
          <w:rFonts w:ascii="仿宋_GB2312" w:eastAsia="仿宋_GB2312" w:hint="eastAsia"/>
          <w:sz w:val="32"/>
          <w:szCs w:val="32"/>
        </w:rPr>
        <w:t>%，比2022年</w:t>
      </w:r>
      <w:r>
        <w:rPr>
          <w:rFonts w:ascii="仿宋_GB2312" w:eastAsia="仿宋_GB2312" w:hint="eastAsia"/>
          <w:sz w:val="32"/>
          <w:szCs w:val="32"/>
        </w:rPr>
        <w:t>年初预算数</w:t>
      </w:r>
      <w:r w:rsidR="001A7E17">
        <w:rPr>
          <w:rFonts w:ascii="仿宋_GB2312" w:eastAsia="仿宋_GB2312" w:hint="eastAsia"/>
          <w:sz w:val="32"/>
          <w:szCs w:val="32"/>
        </w:rPr>
        <w:t>723.70</w:t>
      </w:r>
      <w:r w:rsidRPr="004931A6">
        <w:rPr>
          <w:rFonts w:ascii="仿宋_GB2312" w:eastAsia="仿宋_GB2312" w:hint="eastAsia"/>
          <w:sz w:val="32"/>
          <w:szCs w:val="32"/>
        </w:rPr>
        <w:t>万元减少</w:t>
      </w:r>
      <w:r w:rsidR="001A7E17">
        <w:rPr>
          <w:rFonts w:ascii="仿宋_GB2312" w:eastAsia="仿宋_GB2312" w:hint="eastAsia"/>
          <w:sz w:val="32"/>
          <w:szCs w:val="32"/>
        </w:rPr>
        <w:t>3</w:t>
      </w:r>
      <w:r w:rsidR="001A7E17">
        <w:rPr>
          <w:rFonts w:ascii="仿宋_GB2312" w:eastAsia="仿宋_GB2312"/>
          <w:sz w:val="32"/>
          <w:szCs w:val="32"/>
        </w:rPr>
        <w:t>.87</w:t>
      </w:r>
      <w:r w:rsidRPr="004931A6">
        <w:rPr>
          <w:rFonts w:ascii="仿宋_GB2312" w:eastAsia="仿宋_GB2312" w:hint="eastAsia"/>
          <w:sz w:val="32"/>
          <w:szCs w:val="32"/>
        </w:rPr>
        <w:lastRenderedPageBreak/>
        <w:t>万元，</w:t>
      </w:r>
      <w:r>
        <w:rPr>
          <w:rFonts w:ascii="仿宋_GB2312" w:eastAsia="仿宋_GB2312" w:hint="eastAsia"/>
          <w:sz w:val="32"/>
          <w:szCs w:val="32"/>
        </w:rPr>
        <w:t>下降</w:t>
      </w:r>
      <w:r w:rsidR="001A7E17">
        <w:rPr>
          <w:rFonts w:ascii="仿宋_GB2312" w:eastAsia="仿宋_GB2312" w:hint="eastAsia"/>
          <w:sz w:val="32"/>
          <w:szCs w:val="32"/>
        </w:rPr>
        <w:t>0</w:t>
      </w:r>
      <w:r w:rsidR="001A7E17">
        <w:rPr>
          <w:rFonts w:ascii="仿宋_GB2312" w:eastAsia="仿宋_GB2312"/>
          <w:sz w:val="32"/>
          <w:szCs w:val="32"/>
        </w:rPr>
        <w:t>.53</w:t>
      </w:r>
      <w:r w:rsidRPr="004931A6">
        <w:rPr>
          <w:rFonts w:ascii="仿宋_GB2312" w:eastAsia="仿宋_GB2312" w:hint="eastAsia"/>
          <w:sz w:val="32"/>
          <w:szCs w:val="32"/>
        </w:rPr>
        <w:t>%。</w:t>
      </w:r>
    </w:p>
    <w:p w:rsidR="00626DE9" w:rsidRPr="004931A6" w:rsidRDefault="00626DE9" w:rsidP="00626DE9">
      <w:pPr>
        <w:spacing w:line="560" w:lineRule="exact"/>
        <w:ind w:firstLine="640"/>
        <w:rPr>
          <w:rFonts w:ascii="仿宋_GB2312" w:eastAsia="仿宋_GB2312"/>
          <w:sz w:val="32"/>
          <w:szCs w:val="32"/>
        </w:rPr>
      </w:pPr>
      <w:r w:rsidRPr="004931A6">
        <w:rPr>
          <w:rFonts w:ascii="楷体_GB2312" w:eastAsia="楷体_GB2312" w:hAnsi="楷体_GB2312" w:cs="楷体_GB2312" w:hint="eastAsia"/>
          <w:sz w:val="32"/>
          <w:szCs w:val="32"/>
        </w:rPr>
        <w:t>（二）项目支出。</w:t>
      </w:r>
      <w:r w:rsidRPr="004931A6">
        <w:rPr>
          <w:rFonts w:ascii="仿宋_GB2312" w:eastAsia="仿宋_GB2312" w:hint="eastAsia"/>
          <w:sz w:val="32"/>
          <w:szCs w:val="32"/>
        </w:rPr>
        <w:t>项目支出预算</w:t>
      </w:r>
      <w:r w:rsidR="001A7E17">
        <w:rPr>
          <w:rFonts w:ascii="仿宋_GB2312" w:eastAsia="仿宋_GB2312" w:hint="eastAsia"/>
          <w:sz w:val="32"/>
          <w:szCs w:val="32"/>
        </w:rPr>
        <w:t>786.70</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1A7E17">
        <w:rPr>
          <w:rFonts w:ascii="仿宋_GB2312" w:eastAsia="仿宋_GB2312" w:hint="eastAsia"/>
          <w:sz w:val="32"/>
          <w:szCs w:val="32"/>
        </w:rPr>
        <w:t>785.09</w:t>
      </w:r>
      <w:r w:rsidRPr="004931A6">
        <w:rPr>
          <w:rFonts w:ascii="仿宋_GB2312" w:eastAsia="仿宋_GB2312" w:hint="eastAsia"/>
          <w:sz w:val="32"/>
          <w:szCs w:val="32"/>
        </w:rPr>
        <w:t>万元增加</w:t>
      </w:r>
      <w:r w:rsidR="001A7E17">
        <w:rPr>
          <w:rFonts w:ascii="仿宋_GB2312" w:eastAsia="仿宋_GB2312" w:hint="eastAsia"/>
          <w:sz w:val="32"/>
          <w:szCs w:val="32"/>
        </w:rPr>
        <w:t>1</w:t>
      </w:r>
      <w:r w:rsidR="001A7E17">
        <w:rPr>
          <w:rFonts w:ascii="仿宋_GB2312" w:eastAsia="仿宋_GB2312"/>
          <w:sz w:val="32"/>
          <w:szCs w:val="32"/>
        </w:rPr>
        <w:t>.61</w:t>
      </w:r>
      <w:r w:rsidRPr="004931A6">
        <w:rPr>
          <w:rFonts w:ascii="仿宋_GB2312" w:eastAsia="仿宋_GB2312" w:hint="eastAsia"/>
          <w:sz w:val="32"/>
          <w:szCs w:val="32"/>
        </w:rPr>
        <w:t>万元，增长</w:t>
      </w:r>
      <w:r w:rsidR="001A7E17">
        <w:rPr>
          <w:rFonts w:ascii="仿宋_GB2312" w:eastAsia="仿宋_GB2312" w:hint="eastAsia"/>
          <w:sz w:val="32"/>
          <w:szCs w:val="32"/>
        </w:rPr>
        <w:t>0.21</w:t>
      </w:r>
      <w:r w:rsidRPr="004931A6">
        <w:rPr>
          <w:rFonts w:ascii="仿宋_GB2312" w:eastAsia="仿宋_GB2312" w:hint="eastAsia"/>
          <w:sz w:val="32"/>
          <w:szCs w:val="32"/>
        </w:rPr>
        <w:t>%。其中：</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1.事业单位经营支出</w:t>
      </w:r>
      <w:r w:rsidR="00D80BC7">
        <w:rPr>
          <w:rFonts w:ascii="仿宋_GB2312" w:eastAsia="仿宋_GB2312"/>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2.上缴上级支出</w:t>
      </w:r>
      <w:r w:rsidR="00D80BC7">
        <w:rPr>
          <w:rFonts w:ascii="仿宋_GB2312" w:eastAsia="仿宋_GB2312"/>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3.对附属单位补助支出</w:t>
      </w:r>
      <w:r w:rsidR="00D80BC7">
        <w:rPr>
          <w:rFonts w:ascii="仿宋_GB2312" w:eastAsia="仿宋_GB2312"/>
          <w:sz w:val="32"/>
          <w:szCs w:val="32"/>
        </w:rPr>
        <w:t>0</w:t>
      </w:r>
      <w:r w:rsidRPr="004931A6">
        <w:rPr>
          <w:rFonts w:ascii="仿宋_GB2312" w:eastAsia="仿宋_GB2312" w:hint="eastAsia"/>
          <w:sz w:val="32"/>
          <w:szCs w:val="32"/>
        </w:rPr>
        <w:t>万元。</w:t>
      </w:r>
    </w:p>
    <w:p w:rsidR="00626DE9" w:rsidRDefault="00626DE9" w:rsidP="00626DE9">
      <w:pPr>
        <w:pStyle w:val="2"/>
        <w:ind w:firstLine="642"/>
        <w:jc w:val="center"/>
        <w:rPr>
          <w:rFonts w:ascii="仿宋_GB2312" w:eastAsia="仿宋_GB2312"/>
          <w:sz w:val="32"/>
        </w:rPr>
      </w:pPr>
      <w:r w:rsidRPr="004931A6">
        <w:rPr>
          <w:rFonts w:ascii="仿宋_GB2312" w:eastAsia="仿宋_GB2312" w:hint="eastAsia"/>
          <w:sz w:val="32"/>
        </w:rPr>
        <w:t>图2：基本支出和项目支出情况</w:t>
      </w:r>
    </w:p>
    <w:p w:rsidR="006C721E" w:rsidRPr="006C721E" w:rsidRDefault="006C721E" w:rsidP="006C721E">
      <w:pPr>
        <w:jc w:val="center"/>
      </w:pPr>
      <w:r>
        <w:rPr>
          <w:noProof/>
        </w:rPr>
        <w:drawing>
          <wp:inline distT="0" distB="0" distL="0" distR="0" wp14:anchorId="0FCA2CED" wp14:editId="5A2A4A80">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26DE9" w:rsidRPr="00605D03" w:rsidRDefault="00626DE9" w:rsidP="00626DE9"/>
    <w:p w:rsidR="00626DE9" w:rsidRPr="004931A6"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四、财政拨款“三公”经费预算情况说明</w:t>
      </w:r>
    </w:p>
    <w:p w:rsidR="001A7E17" w:rsidRPr="001A7E17" w:rsidRDefault="001A7E17" w:rsidP="001A7E17">
      <w:pPr>
        <w:spacing w:line="560" w:lineRule="exact"/>
        <w:ind w:firstLineChars="200" w:firstLine="640"/>
        <w:rPr>
          <w:rFonts w:ascii="仿宋_GB2312" w:eastAsia="仿宋_GB2312"/>
          <w:sz w:val="32"/>
          <w:szCs w:val="32"/>
        </w:rPr>
      </w:pPr>
      <w:r w:rsidRPr="001A7E17">
        <w:rPr>
          <w:rFonts w:ascii="仿宋_GB2312" w:eastAsia="仿宋_GB2312" w:hint="eastAsia"/>
          <w:sz w:val="32"/>
          <w:szCs w:val="32"/>
        </w:rPr>
        <w:t>本单位2023年无财政拨款安排的</w:t>
      </w:r>
      <w:r w:rsidR="007F5D8D">
        <w:rPr>
          <w:rFonts w:ascii="仿宋_GB2312" w:eastAsia="仿宋_GB2312" w:hint="eastAsia"/>
          <w:sz w:val="32"/>
          <w:szCs w:val="32"/>
        </w:rPr>
        <w:t>“</w:t>
      </w:r>
      <w:r w:rsidRPr="001A7E17">
        <w:rPr>
          <w:rFonts w:ascii="仿宋_GB2312" w:eastAsia="仿宋_GB2312" w:hint="eastAsia"/>
          <w:sz w:val="32"/>
          <w:szCs w:val="32"/>
        </w:rPr>
        <w:t>三公</w:t>
      </w:r>
      <w:r w:rsidR="007F5D8D">
        <w:rPr>
          <w:rFonts w:ascii="仿宋_GB2312" w:eastAsia="仿宋_GB2312" w:hint="eastAsia"/>
          <w:sz w:val="32"/>
          <w:szCs w:val="32"/>
        </w:rPr>
        <w:t>”</w:t>
      </w:r>
      <w:r w:rsidRPr="001A7E17">
        <w:rPr>
          <w:rFonts w:ascii="仿宋_GB2312" w:eastAsia="仿宋_GB2312" w:hint="eastAsia"/>
          <w:sz w:val="32"/>
          <w:szCs w:val="32"/>
        </w:rPr>
        <w:t>经费预算</w:t>
      </w:r>
      <w:r>
        <w:rPr>
          <w:rFonts w:ascii="仿宋_GB2312" w:eastAsia="仿宋_GB2312" w:hint="eastAsia"/>
          <w:sz w:val="32"/>
          <w:szCs w:val="32"/>
        </w:rPr>
        <w:t>。</w:t>
      </w:r>
    </w:p>
    <w:p w:rsidR="00626DE9" w:rsidRPr="004931A6"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五、其他情况说明</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（一）政府采购预算说明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1A7E17">
        <w:rPr>
          <w:rFonts w:ascii="仿宋_GB2312" w:eastAsia="仿宋_GB2312" w:hint="eastAsia"/>
          <w:sz w:val="32"/>
          <w:szCs w:val="32"/>
        </w:rPr>
        <w:t>中共北京市委宣传部</w:t>
      </w:r>
      <w:r w:rsidR="001A7E17">
        <w:rPr>
          <w:rFonts w:ascii="仿宋_GB2312" w:eastAsia="仿宋_GB2312"/>
          <w:sz w:val="32"/>
          <w:szCs w:val="32"/>
        </w:rPr>
        <w:t>综合事务中心</w:t>
      </w:r>
      <w:r w:rsidRPr="004931A6">
        <w:rPr>
          <w:rFonts w:ascii="仿宋_GB2312" w:eastAsia="仿宋_GB2312" w:hint="eastAsia"/>
          <w:sz w:val="32"/>
          <w:szCs w:val="32"/>
        </w:rPr>
        <w:t>政府采购预算总额</w:t>
      </w:r>
      <w:r w:rsidR="001A7E17">
        <w:rPr>
          <w:rFonts w:ascii="仿宋_GB2312" w:eastAsia="仿宋_GB2312"/>
          <w:sz w:val="32"/>
          <w:szCs w:val="32"/>
        </w:rPr>
        <w:t>737.74</w:t>
      </w:r>
      <w:r w:rsidRPr="004931A6">
        <w:rPr>
          <w:rFonts w:ascii="仿宋_GB2312" w:eastAsia="仿宋_GB2312" w:hint="eastAsia"/>
          <w:sz w:val="32"/>
          <w:szCs w:val="32"/>
        </w:rPr>
        <w:t>万元，其中：政府采购货物预算</w:t>
      </w:r>
      <w:r w:rsidR="00212795">
        <w:rPr>
          <w:rFonts w:ascii="仿宋_GB2312" w:eastAsia="仿宋_GB2312"/>
          <w:sz w:val="32"/>
          <w:szCs w:val="32"/>
        </w:rPr>
        <w:t>0</w:t>
      </w:r>
      <w:r w:rsidRPr="004931A6">
        <w:rPr>
          <w:rFonts w:ascii="仿宋_GB2312" w:eastAsia="仿宋_GB2312" w:hint="eastAsia"/>
          <w:sz w:val="32"/>
          <w:szCs w:val="32"/>
        </w:rPr>
        <w:t>万元，政府采购工程预算</w:t>
      </w:r>
      <w:r w:rsidR="00212795">
        <w:rPr>
          <w:rFonts w:ascii="仿宋_GB2312" w:eastAsia="仿宋_GB2312"/>
          <w:sz w:val="32"/>
          <w:szCs w:val="32"/>
        </w:rPr>
        <w:t>0</w:t>
      </w:r>
      <w:r w:rsidRPr="004931A6">
        <w:rPr>
          <w:rFonts w:ascii="仿宋_GB2312" w:eastAsia="仿宋_GB2312" w:hint="eastAsia"/>
          <w:sz w:val="32"/>
          <w:szCs w:val="32"/>
        </w:rPr>
        <w:t>万元，政府采购服务预算</w:t>
      </w:r>
      <w:r w:rsidR="00212795">
        <w:rPr>
          <w:rFonts w:ascii="仿宋_GB2312" w:eastAsia="仿宋_GB2312"/>
          <w:sz w:val="32"/>
          <w:szCs w:val="32"/>
        </w:rPr>
        <w:t>737.74</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lastRenderedPageBreak/>
        <w:t>（二）政府购买服务预算说明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212795">
        <w:rPr>
          <w:rFonts w:ascii="仿宋_GB2312" w:eastAsia="仿宋_GB2312" w:hint="eastAsia"/>
          <w:sz w:val="32"/>
          <w:szCs w:val="32"/>
        </w:rPr>
        <w:t>中共北京市委宣传部</w:t>
      </w:r>
      <w:r w:rsidR="00212795">
        <w:rPr>
          <w:rFonts w:ascii="仿宋_GB2312" w:eastAsia="仿宋_GB2312"/>
          <w:sz w:val="32"/>
          <w:szCs w:val="32"/>
        </w:rPr>
        <w:t>综合事务中心</w:t>
      </w:r>
      <w:r w:rsidRPr="004931A6">
        <w:rPr>
          <w:rFonts w:ascii="仿宋_GB2312" w:eastAsia="仿宋_GB2312" w:hint="eastAsia"/>
          <w:sz w:val="32"/>
          <w:szCs w:val="32"/>
        </w:rPr>
        <w:t>政府购买服务预算总额</w:t>
      </w:r>
      <w:r w:rsidR="00212795">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（三）机关运行经费说明</w:t>
      </w:r>
    </w:p>
    <w:p w:rsidR="00D80BC7" w:rsidRPr="00D80BC7" w:rsidRDefault="00D80BC7" w:rsidP="00626DE9">
      <w:pPr>
        <w:spacing w:line="560" w:lineRule="exact"/>
        <w:ind w:firstLineChars="200" w:firstLine="640"/>
        <w:rPr>
          <w:rFonts w:ascii="仿宋_GB2312" w:eastAsia="仿宋_GB2312"/>
          <w:sz w:val="32"/>
          <w:szCs w:val="32"/>
        </w:rPr>
      </w:pPr>
      <w:r>
        <w:rPr>
          <w:rFonts w:ascii="仿宋_GB2312" w:eastAsia="仿宋_GB2312" w:hint="eastAsia"/>
          <w:sz w:val="32"/>
          <w:szCs w:val="32"/>
        </w:rPr>
        <w:t>中共北京市委宣传部</w:t>
      </w:r>
      <w:r>
        <w:rPr>
          <w:rFonts w:ascii="仿宋_GB2312" w:eastAsia="仿宋_GB2312"/>
          <w:sz w:val="32"/>
          <w:szCs w:val="32"/>
        </w:rPr>
        <w:t>综合事务中心</w:t>
      </w:r>
      <w:r w:rsidRPr="00D80BC7">
        <w:rPr>
          <w:rFonts w:ascii="仿宋_GB2312" w:eastAsia="仿宋_GB2312" w:hint="eastAsia"/>
          <w:sz w:val="32"/>
          <w:szCs w:val="32"/>
        </w:rPr>
        <w:t>不在机关运行经费统计范围之内。</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（四）项目支出绩效目标情况说明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212795">
        <w:rPr>
          <w:rFonts w:ascii="仿宋_GB2312" w:eastAsia="仿宋_GB2312" w:hint="eastAsia"/>
          <w:sz w:val="32"/>
          <w:szCs w:val="32"/>
        </w:rPr>
        <w:t>中共北京市委宣传部</w:t>
      </w:r>
      <w:r w:rsidR="00212795">
        <w:rPr>
          <w:rFonts w:ascii="仿宋_GB2312" w:eastAsia="仿宋_GB2312"/>
          <w:sz w:val="32"/>
          <w:szCs w:val="32"/>
        </w:rPr>
        <w:t>综合事务中心</w:t>
      </w:r>
      <w:r w:rsidRPr="004931A6">
        <w:rPr>
          <w:rFonts w:ascii="仿宋_GB2312" w:eastAsia="仿宋_GB2312" w:hint="eastAsia"/>
          <w:sz w:val="32"/>
          <w:szCs w:val="32"/>
        </w:rPr>
        <w:t>填报绩效目标的预算项目</w:t>
      </w:r>
      <w:r w:rsidR="00212795">
        <w:rPr>
          <w:rFonts w:ascii="仿宋_GB2312" w:eastAsia="仿宋_GB2312" w:hint="eastAsia"/>
          <w:sz w:val="32"/>
          <w:szCs w:val="32"/>
        </w:rPr>
        <w:t>4</w:t>
      </w:r>
      <w:r w:rsidRPr="004931A6">
        <w:rPr>
          <w:rFonts w:ascii="仿宋_GB2312" w:eastAsia="仿宋_GB2312" w:hint="eastAsia"/>
          <w:sz w:val="32"/>
          <w:szCs w:val="32"/>
        </w:rPr>
        <w:t>个，占本单位本年预算项目</w:t>
      </w:r>
      <w:r w:rsidR="00212795">
        <w:rPr>
          <w:rFonts w:ascii="仿宋_GB2312" w:eastAsia="仿宋_GB2312" w:hint="eastAsia"/>
          <w:sz w:val="32"/>
          <w:szCs w:val="32"/>
        </w:rPr>
        <w:t>4</w:t>
      </w:r>
      <w:r w:rsidRPr="004931A6">
        <w:rPr>
          <w:rFonts w:ascii="仿宋_GB2312" w:eastAsia="仿宋_GB2312" w:hint="eastAsia"/>
          <w:sz w:val="32"/>
          <w:szCs w:val="32"/>
        </w:rPr>
        <w:t>个的</w:t>
      </w:r>
      <w:r w:rsidR="00212795">
        <w:rPr>
          <w:rFonts w:ascii="仿宋_GB2312" w:eastAsia="仿宋_GB2312" w:hint="eastAsia"/>
          <w:sz w:val="32"/>
          <w:szCs w:val="32"/>
        </w:rPr>
        <w:t>100</w:t>
      </w:r>
      <w:r w:rsidRPr="004931A6">
        <w:rPr>
          <w:rFonts w:ascii="仿宋_GB2312" w:eastAsia="仿宋_GB2312" w:hint="eastAsia"/>
          <w:sz w:val="32"/>
          <w:szCs w:val="32"/>
        </w:rPr>
        <w:t>%。填报绩效目标的项目支出预算</w:t>
      </w:r>
      <w:r w:rsidR="00F24758">
        <w:rPr>
          <w:rFonts w:ascii="仿宋_GB2312" w:eastAsia="仿宋_GB2312"/>
          <w:sz w:val="32"/>
          <w:szCs w:val="32"/>
        </w:rPr>
        <w:t>786.70</w:t>
      </w:r>
      <w:r w:rsidRPr="004931A6">
        <w:rPr>
          <w:rFonts w:ascii="仿宋_GB2312" w:eastAsia="仿宋_GB2312" w:hint="eastAsia"/>
          <w:sz w:val="32"/>
          <w:szCs w:val="32"/>
        </w:rPr>
        <w:t>万元，占本单位本年项目支出预算的</w:t>
      </w:r>
      <w:r w:rsidR="00F24758">
        <w:rPr>
          <w:rFonts w:ascii="仿宋_GB2312" w:eastAsia="仿宋_GB2312"/>
          <w:sz w:val="32"/>
          <w:szCs w:val="32"/>
        </w:rPr>
        <w:t>100</w:t>
      </w:r>
      <w:r w:rsidRPr="004931A6">
        <w:rPr>
          <w:rFonts w:ascii="仿宋_GB2312" w:eastAsia="仿宋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（五）重点行政事业性收费情况说明</w:t>
      </w:r>
    </w:p>
    <w:p w:rsidR="00626DE9" w:rsidRPr="004931A6" w:rsidRDefault="00212795" w:rsidP="006B239F">
      <w:pPr>
        <w:spacing w:line="560" w:lineRule="exact"/>
        <w:ind w:firstLineChars="200" w:firstLine="640"/>
        <w:rPr>
          <w:rFonts w:ascii="仿宋_GB2312" w:eastAsia="仿宋_GB2312"/>
          <w:sz w:val="32"/>
          <w:szCs w:val="32"/>
        </w:rPr>
        <w:pPrChange w:id="33" w:author="首都精神文明建设委员会办公室" w:date="2023-02-24T18:59:00Z">
          <w:pPr>
            <w:spacing w:line="560" w:lineRule="exact"/>
            <w:ind w:firstLineChars="150" w:firstLine="480"/>
          </w:pPr>
        </w:pPrChange>
      </w:pPr>
      <w:bookmarkStart w:id="34" w:name="_GoBack"/>
      <w:bookmarkEnd w:id="34"/>
      <w:r w:rsidRPr="004931A6">
        <w:rPr>
          <w:rFonts w:ascii="仿宋_GB2312" w:eastAsia="仿宋_GB2312" w:hint="eastAsia"/>
          <w:sz w:val="32"/>
          <w:szCs w:val="32"/>
        </w:rPr>
        <w:t>本单位2023年无重点行政事业性收费</w:t>
      </w:r>
      <w:r>
        <w:rPr>
          <w:rFonts w:ascii="仿宋_GB2312" w:eastAsia="仿宋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（六）国有资本经营预算财政拨款情况说明</w:t>
      </w:r>
    </w:p>
    <w:p w:rsidR="00626DE9" w:rsidRDefault="00212795" w:rsidP="00626DE9">
      <w:pPr>
        <w:spacing w:line="560" w:lineRule="exact"/>
        <w:ind w:firstLineChars="200" w:firstLine="640"/>
        <w:rPr>
          <w:rFonts w:ascii="仿宋_GB2312" w:eastAsia="仿宋_GB2312"/>
          <w:color w:val="000000"/>
          <w:sz w:val="32"/>
          <w:szCs w:val="32"/>
        </w:rPr>
      </w:pPr>
      <w:r w:rsidRPr="004931A6">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rsidR="00626DE9" w:rsidRDefault="00626DE9" w:rsidP="004B62A1">
      <w:pPr>
        <w:spacing w:line="560" w:lineRule="exact"/>
        <w:rPr>
          <w:rFonts w:ascii="楷体_GB2312" w:eastAsia="楷体_GB2312"/>
          <w:color w:val="000000"/>
          <w:sz w:val="32"/>
          <w:szCs w:val="32"/>
        </w:rPr>
      </w:pPr>
      <w:r>
        <w:rPr>
          <w:rFonts w:ascii="仿宋_GB2312" w:eastAsia="仿宋_GB2312" w:hint="eastAsia"/>
          <w:color w:val="000000"/>
          <w:sz w:val="32"/>
          <w:szCs w:val="32"/>
        </w:rPr>
        <w:t> </w:t>
      </w:r>
      <w:r>
        <w:rPr>
          <w:rFonts w:ascii="仿宋_GB2312" w:eastAsia="仿宋_GB2312" w:hint="eastAsia"/>
          <w:color w:val="000000"/>
          <w:sz w:val="32"/>
          <w:szCs w:val="32"/>
        </w:rPr>
        <w:t xml:space="preserve">    </w:t>
      </w:r>
      <w:r>
        <w:rPr>
          <w:rFonts w:ascii="楷体_GB2312" w:eastAsia="楷体_GB2312" w:hint="eastAsia"/>
          <w:color w:val="000000"/>
          <w:sz w:val="32"/>
          <w:szCs w:val="32"/>
        </w:rPr>
        <w:t>（七）国有资产占用情况说明</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w:t>
      </w:r>
      <w:r w:rsidR="008D64F2">
        <w:rPr>
          <w:rFonts w:ascii="仿宋_GB2312" w:eastAsia="仿宋_GB2312" w:hint="eastAsia"/>
          <w:color w:val="000000"/>
          <w:sz w:val="32"/>
          <w:szCs w:val="32"/>
        </w:rPr>
        <w:t>2</w:t>
      </w:r>
      <w:r>
        <w:rPr>
          <w:rFonts w:ascii="仿宋_GB2312" w:eastAsia="仿宋_GB2312" w:hint="eastAsia"/>
          <w:color w:val="000000"/>
          <w:sz w:val="32"/>
          <w:szCs w:val="32"/>
        </w:rPr>
        <w:t>年底，</w:t>
      </w:r>
      <w:r w:rsidR="00212795">
        <w:rPr>
          <w:rFonts w:ascii="仿宋_GB2312" w:eastAsia="仿宋_GB2312" w:hint="eastAsia"/>
          <w:sz w:val="32"/>
          <w:szCs w:val="32"/>
        </w:rPr>
        <w:t>中共北京市委宣传部</w:t>
      </w:r>
      <w:r w:rsidR="00212795">
        <w:rPr>
          <w:rFonts w:ascii="仿宋_GB2312" w:eastAsia="仿宋_GB2312"/>
          <w:sz w:val="32"/>
          <w:szCs w:val="32"/>
        </w:rPr>
        <w:t>综合事务中心</w:t>
      </w:r>
      <w:r>
        <w:rPr>
          <w:rFonts w:ascii="仿宋_GB2312" w:eastAsia="仿宋_GB2312" w:hint="eastAsia"/>
          <w:color w:val="000000"/>
          <w:sz w:val="32"/>
          <w:szCs w:val="32"/>
        </w:rPr>
        <w:t>共有车辆</w:t>
      </w:r>
      <w:r w:rsidR="00212795">
        <w:rPr>
          <w:rFonts w:ascii="仿宋_GB2312" w:eastAsia="仿宋_GB2312" w:hint="eastAsia"/>
          <w:color w:val="000000"/>
          <w:sz w:val="32"/>
          <w:szCs w:val="32"/>
        </w:rPr>
        <w:t>0</w:t>
      </w:r>
      <w:r>
        <w:rPr>
          <w:rFonts w:ascii="仿宋_GB2312" w:eastAsia="仿宋_GB2312" w:hint="eastAsia"/>
          <w:color w:val="000000"/>
          <w:sz w:val="32"/>
          <w:szCs w:val="32"/>
        </w:rPr>
        <w:t>台，共计</w:t>
      </w:r>
      <w:r w:rsidR="00212795">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w:t>
      </w:r>
      <w:r w:rsidR="00212795">
        <w:rPr>
          <w:rFonts w:ascii="仿宋_GB2312" w:eastAsia="仿宋_GB2312"/>
          <w:color w:val="000000"/>
          <w:sz w:val="32"/>
          <w:szCs w:val="32"/>
        </w:rPr>
        <w:t>0</w:t>
      </w:r>
      <w:r>
        <w:rPr>
          <w:rFonts w:ascii="仿宋_GB2312" w:eastAsia="仿宋_GB2312" w:hint="eastAsia"/>
          <w:color w:val="000000"/>
          <w:sz w:val="32"/>
          <w:szCs w:val="32"/>
        </w:rPr>
        <w:t>台（套），共计</w:t>
      </w:r>
      <w:r w:rsidR="00212795">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212795">
        <w:rPr>
          <w:rFonts w:ascii="仿宋_GB2312" w:eastAsia="仿宋_GB2312"/>
          <w:color w:val="000000"/>
          <w:sz w:val="32"/>
          <w:szCs w:val="32"/>
        </w:rPr>
        <w:t>0</w:t>
      </w:r>
      <w:r>
        <w:rPr>
          <w:rFonts w:ascii="仿宋_GB2312" w:eastAsia="仿宋_GB2312" w:hint="eastAsia"/>
          <w:color w:val="000000"/>
          <w:sz w:val="32"/>
          <w:szCs w:val="32"/>
        </w:rPr>
        <w:t>台（套）、共计</w:t>
      </w:r>
      <w:r w:rsidR="00212795">
        <w:rPr>
          <w:rFonts w:ascii="仿宋_GB2312" w:eastAsia="仿宋_GB2312"/>
          <w:color w:val="000000"/>
          <w:sz w:val="32"/>
          <w:szCs w:val="32"/>
        </w:rPr>
        <w:t>0</w:t>
      </w:r>
      <w:r>
        <w:rPr>
          <w:rFonts w:ascii="仿宋_GB2312" w:eastAsia="仿宋_GB2312" w:hint="eastAsia"/>
          <w:color w:val="000000"/>
          <w:sz w:val="32"/>
          <w:szCs w:val="32"/>
        </w:rPr>
        <w:t>万元。</w:t>
      </w:r>
    </w:p>
    <w:p w:rsidR="00F24758" w:rsidRDefault="00626DE9" w:rsidP="00626DE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26DE9" w:rsidRDefault="00626DE9" w:rsidP="00626DE9">
      <w:pPr>
        <w:spacing w:line="560" w:lineRule="exact"/>
        <w:jc w:val="center"/>
        <w:rPr>
          <w:rFonts w:ascii="方正小标宋简体" w:eastAsia="方正小标宋简体"/>
          <w:color w:val="000000"/>
          <w:sz w:val="36"/>
          <w:szCs w:val="36"/>
        </w:rPr>
      </w:pPr>
    </w:p>
    <w:p w:rsidR="00626DE9" w:rsidRDefault="00626DE9" w:rsidP="00626DE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626DE9" w:rsidRDefault="00626DE9" w:rsidP="00626DE9">
      <w:pPr>
        <w:autoSpaceDE w:val="0"/>
        <w:autoSpaceDN w:val="0"/>
        <w:adjustRightInd w:val="0"/>
        <w:spacing w:line="560" w:lineRule="exact"/>
        <w:jc w:val="left"/>
        <w:rPr>
          <w:rFonts w:ascii="方正小标宋简体" w:eastAsia="方正小标宋简体"/>
          <w:color w:val="000000"/>
          <w:sz w:val="36"/>
          <w:szCs w:val="36"/>
        </w:rPr>
      </w:pPr>
    </w:p>
    <w:p w:rsidR="00626DE9" w:rsidRDefault="00626DE9" w:rsidP="0056354A">
      <w:pPr>
        <w:spacing w:line="560" w:lineRule="exact"/>
        <w:ind w:firstLineChars="250" w:firstLine="800"/>
        <w:rPr>
          <w:rFonts w:ascii="仿宋_GB2312" w:eastAsia="仿宋_GB2312"/>
          <w:color w:val="000000"/>
          <w:sz w:val="32"/>
          <w:szCs w:val="32"/>
        </w:rPr>
      </w:pPr>
      <w:r>
        <w:rPr>
          <w:rFonts w:ascii="仿宋_GB2312" w:eastAsia="仿宋_GB2312" w:hint="eastAsia"/>
          <w:color w:val="000000"/>
          <w:sz w:val="32"/>
          <w:szCs w:val="32"/>
        </w:rPr>
        <w:t>附件：</w:t>
      </w:r>
      <w:r w:rsidR="00212795">
        <w:rPr>
          <w:rFonts w:ascii="仿宋_GB2312" w:eastAsia="仿宋_GB2312" w:hint="eastAsia"/>
          <w:sz w:val="32"/>
          <w:szCs w:val="32"/>
        </w:rPr>
        <w:t>中共北京市委宣传部</w:t>
      </w:r>
      <w:r w:rsidR="00212795">
        <w:rPr>
          <w:rFonts w:ascii="仿宋_GB2312" w:eastAsia="仿宋_GB2312"/>
          <w:sz w:val="32"/>
          <w:szCs w:val="32"/>
        </w:rPr>
        <w:t>综合事务中心</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080ECA" w:rsidRPr="00626DE9" w:rsidRDefault="00080ECA"/>
    <w:sectPr w:rsidR="00080ECA" w:rsidRPr="00626D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C1F" w:rsidRDefault="00AC4C1F" w:rsidP="00626DE9">
      <w:r>
        <w:separator/>
      </w:r>
    </w:p>
  </w:endnote>
  <w:endnote w:type="continuationSeparator" w:id="0">
    <w:p w:rsidR="00AC4C1F" w:rsidRDefault="00AC4C1F" w:rsidP="0062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ESI黑体-GB2312">
    <w:altName w:val="微软雅黑"/>
    <w:charset w:val="86"/>
    <w:family w:val="auto"/>
    <w:pitch w:val="default"/>
    <w:sig w:usb0="00000000" w:usb1="184F6CF8" w:usb2="00000012"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C1F" w:rsidRDefault="00AC4C1F" w:rsidP="00626DE9">
      <w:r>
        <w:separator/>
      </w:r>
    </w:p>
  </w:footnote>
  <w:footnote w:type="continuationSeparator" w:id="0">
    <w:p w:rsidR="00AC4C1F" w:rsidRDefault="00AC4C1F" w:rsidP="00626DE9">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7E"/>
    <w:rsid w:val="000058A3"/>
    <w:rsid w:val="00080ECA"/>
    <w:rsid w:val="000C6CB5"/>
    <w:rsid w:val="00106185"/>
    <w:rsid w:val="001A7E17"/>
    <w:rsid w:val="001B1EAD"/>
    <w:rsid w:val="00212795"/>
    <w:rsid w:val="00224A5D"/>
    <w:rsid w:val="002A6EF1"/>
    <w:rsid w:val="002E04C5"/>
    <w:rsid w:val="00301B65"/>
    <w:rsid w:val="004B62A1"/>
    <w:rsid w:val="0056354A"/>
    <w:rsid w:val="005B0871"/>
    <w:rsid w:val="005F3218"/>
    <w:rsid w:val="00626DE9"/>
    <w:rsid w:val="006B239F"/>
    <w:rsid w:val="006C721E"/>
    <w:rsid w:val="00717E68"/>
    <w:rsid w:val="007A35BF"/>
    <w:rsid w:val="007C1657"/>
    <w:rsid w:val="007F5D8D"/>
    <w:rsid w:val="008D64F2"/>
    <w:rsid w:val="009F594A"/>
    <w:rsid w:val="00AC4C1F"/>
    <w:rsid w:val="00CC1B67"/>
    <w:rsid w:val="00D80BC7"/>
    <w:rsid w:val="00E62DDA"/>
    <w:rsid w:val="00F1244D"/>
    <w:rsid w:val="00F24758"/>
    <w:rsid w:val="00F8767E"/>
    <w:rsid w:val="00F93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26DE9"/>
    <w:pPr>
      <w:widowControl w:val="0"/>
      <w:jc w:val="both"/>
    </w:pPr>
    <w:rPr>
      <w:rFonts w:ascii="Times New Roman" w:eastAsia="宋体" w:hAnsi="Times New Roman" w:cs="Droid Sans"/>
      <w:szCs w:val="24"/>
    </w:rPr>
  </w:style>
  <w:style w:type="paragraph" w:styleId="2">
    <w:name w:val="heading 2"/>
    <w:basedOn w:val="a"/>
    <w:next w:val="a"/>
    <w:link w:val="2Char"/>
    <w:qFormat/>
    <w:rsid w:val="00626DE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D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DE9"/>
    <w:rPr>
      <w:sz w:val="18"/>
      <w:szCs w:val="18"/>
    </w:rPr>
  </w:style>
  <w:style w:type="paragraph" w:styleId="a4">
    <w:name w:val="footer"/>
    <w:basedOn w:val="a"/>
    <w:link w:val="Char0"/>
    <w:uiPriority w:val="99"/>
    <w:unhideWhenUsed/>
    <w:rsid w:val="00626DE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DE9"/>
    <w:rPr>
      <w:sz w:val="18"/>
      <w:szCs w:val="18"/>
    </w:rPr>
  </w:style>
  <w:style w:type="character" w:customStyle="1" w:styleId="2Char">
    <w:name w:val="标题 2 Char"/>
    <w:basedOn w:val="a0"/>
    <w:link w:val="2"/>
    <w:rsid w:val="00626DE9"/>
    <w:rPr>
      <w:rFonts w:ascii="Cambria" w:eastAsia="黑体" w:hAnsi="Cambria" w:cs="Times New Roman"/>
      <w:b/>
      <w:bCs/>
      <w:kern w:val="0"/>
      <w:sz w:val="36"/>
      <w:szCs w:val="32"/>
    </w:rPr>
  </w:style>
  <w:style w:type="paragraph" w:styleId="a5">
    <w:name w:val="Balloon Text"/>
    <w:basedOn w:val="a"/>
    <w:link w:val="Char1"/>
    <w:uiPriority w:val="99"/>
    <w:semiHidden/>
    <w:unhideWhenUsed/>
    <w:rsid w:val="00626DE9"/>
    <w:rPr>
      <w:sz w:val="18"/>
      <w:szCs w:val="18"/>
    </w:rPr>
  </w:style>
  <w:style w:type="character" w:customStyle="1" w:styleId="Char1">
    <w:name w:val="批注框文本 Char"/>
    <w:basedOn w:val="a0"/>
    <w:link w:val="a5"/>
    <w:uiPriority w:val="99"/>
    <w:semiHidden/>
    <w:rsid w:val="00626DE9"/>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26DE9"/>
    <w:pPr>
      <w:widowControl w:val="0"/>
      <w:jc w:val="both"/>
    </w:pPr>
    <w:rPr>
      <w:rFonts w:ascii="Times New Roman" w:eastAsia="宋体" w:hAnsi="Times New Roman" w:cs="Droid Sans"/>
      <w:szCs w:val="24"/>
    </w:rPr>
  </w:style>
  <w:style w:type="paragraph" w:styleId="2">
    <w:name w:val="heading 2"/>
    <w:basedOn w:val="a"/>
    <w:next w:val="a"/>
    <w:link w:val="2Char"/>
    <w:qFormat/>
    <w:rsid w:val="00626DE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D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DE9"/>
    <w:rPr>
      <w:sz w:val="18"/>
      <w:szCs w:val="18"/>
    </w:rPr>
  </w:style>
  <w:style w:type="paragraph" w:styleId="a4">
    <w:name w:val="footer"/>
    <w:basedOn w:val="a"/>
    <w:link w:val="Char0"/>
    <w:uiPriority w:val="99"/>
    <w:unhideWhenUsed/>
    <w:rsid w:val="00626DE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DE9"/>
    <w:rPr>
      <w:sz w:val="18"/>
      <w:szCs w:val="18"/>
    </w:rPr>
  </w:style>
  <w:style w:type="character" w:customStyle="1" w:styleId="2Char">
    <w:name w:val="标题 2 Char"/>
    <w:basedOn w:val="a0"/>
    <w:link w:val="2"/>
    <w:rsid w:val="00626DE9"/>
    <w:rPr>
      <w:rFonts w:ascii="Cambria" w:eastAsia="黑体" w:hAnsi="Cambria" w:cs="Times New Roman"/>
      <w:b/>
      <w:bCs/>
      <w:kern w:val="0"/>
      <w:sz w:val="36"/>
      <w:szCs w:val="32"/>
    </w:rPr>
  </w:style>
  <w:style w:type="paragraph" w:styleId="a5">
    <w:name w:val="Balloon Text"/>
    <w:basedOn w:val="a"/>
    <w:link w:val="Char1"/>
    <w:uiPriority w:val="99"/>
    <w:semiHidden/>
    <w:unhideWhenUsed/>
    <w:rsid w:val="00626DE9"/>
    <w:rPr>
      <w:sz w:val="18"/>
      <w:szCs w:val="18"/>
    </w:rPr>
  </w:style>
  <w:style w:type="character" w:customStyle="1" w:styleId="Char1">
    <w:name w:val="批注框文本 Char"/>
    <w:basedOn w:val="a0"/>
    <w:link w:val="a5"/>
    <w:uiPriority w:val="99"/>
    <w:semiHidden/>
    <w:rsid w:val="00626DE9"/>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023&#24180;&#39044;&#31639;\2023&#24180;&#39044;&#31639;&#20844;&#24320;\2023&#24180;&#39044;&#31639;&#31185;&#20844;&#24320;&#39292;&#2227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2023&#24180;&#39044;&#31639;\2023&#24180;&#39044;&#31639;&#20844;&#24320;\2023&#24180;&#39044;&#31639;&#31185;&#20844;&#24320;&#39292;&#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Sheet1!$B$3:$B$4</c:f>
              <c:strCache>
                <c:ptCount val="2"/>
                <c:pt idx="0">
                  <c:v>一般公共预算拨款收入</c:v>
                </c:pt>
                <c:pt idx="1">
                  <c:v>上年结转结余</c:v>
                </c:pt>
              </c:strCache>
            </c:strRef>
          </c:cat>
          <c:val>
            <c:numRef>
              <c:f>Sheet1!$C$3:$C$4</c:f>
              <c:numCache>
                <c:formatCode>General</c:formatCode>
                <c:ptCount val="2"/>
                <c:pt idx="0">
                  <c:v>1496.55</c:v>
                </c:pt>
                <c:pt idx="1">
                  <c:v>9.98</c:v>
                </c:pt>
              </c:numCache>
            </c:numRef>
          </c:val>
        </c:ser>
        <c:dLbls>
          <c:dLblPos val="bestFit"/>
          <c:showLegendKey val="0"/>
          <c:showVal val="1"/>
          <c:showCatName val="0"/>
          <c:showSerName val="0"/>
          <c:showPercent val="0"/>
          <c:showBubbleSize val="0"/>
          <c:showLeaderLines val="0"/>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0"/>
            <c:showCatName val="0"/>
            <c:showSerName val="0"/>
            <c:showPercent val="1"/>
            <c:showBubbleSize val="0"/>
            <c:showLeaderLines val="0"/>
            <c:extLst>
              <c:ext xmlns:c15="http://schemas.microsoft.com/office/drawing/2012/chart" uri="{CE6537A1-D6FC-4f65-9D91-7224C49458BB}"/>
            </c:extLst>
          </c:dLbls>
          <c:cat>
            <c:strRef>
              <c:f>Sheet2!$B$3:$B$4</c:f>
              <c:strCache>
                <c:ptCount val="2"/>
                <c:pt idx="0">
                  <c:v>基本支出</c:v>
                </c:pt>
                <c:pt idx="1">
                  <c:v>项目支出</c:v>
                </c:pt>
              </c:strCache>
            </c:strRef>
          </c:cat>
          <c:val>
            <c:numRef>
              <c:f>Sheet2!$C$3:$C$4</c:f>
              <c:numCache>
                <c:formatCode>General</c:formatCode>
                <c:ptCount val="2"/>
                <c:pt idx="0">
                  <c:v>719.83</c:v>
                </c:pt>
                <c:pt idx="1">
                  <c:v>786.7</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6</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首都精神文明建设委员会办公室</dc:creator>
  <cp:keywords/>
  <dc:description/>
  <cp:lastModifiedBy>首都精神文明建设委员会办公室</cp:lastModifiedBy>
  <cp:revision>17</cp:revision>
  <cp:lastPrinted>2023-02-24T10:59:00Z</cp:lastPrinted>
  <dcterms:created xsi:type="dcterms:W3CDTF">2023-02-14T07:04:00Z</dcterms:created>
  <dcterms:modified xsi:type="dcterms:W3CDTF">2023-02-24T11:00:00Z</dcterms:modified>
</cp:coreProperties>
</file>